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tblpY="1"/>
        <w:tblOverlap w:val="never"/>
        <w:tblW w:w="4428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F17701" w:rsidRPr="00AA2626" w14:paraId="0C775600" w14:textId="77777777" w:rsidTr="00A543AE">
        <w:tc>
          <w:tcPr>
            <w:tcW w:w="4428" w:type="dxa"/>
          </w:tcPr>
          <w:p w14:paraId="3AE2C39F" w14:textId="64074218" w:rsidR="00F17701" w:rsidRPr="00B90AB3" w:rsidRDefault="00F17701" w:rsidP="00A543AE">
            <w:r w:rsidRPr="00B90AB3">
              <w:t>From:</w:t>
            </w:r>
            <w:r w:rsidRPr="00B90AB3">
              <w:tab/>
            </w:r>
            <w:del w:id="0" w:author="Mong, Eivind" w:date="2024-04-18T04:04:00Z">
              <w:r w:rsidRPr="00B90AB3" w:rsidDel="005E20C0">
                <w:delText xml:space="preserve">VTS </w:delText>
              </w:r>
            </w:del>
            <w:ins w:id="1" w:author="Mong, Eivind" w:date="2024-04-18T04:04:00Z">
              <w:r w:rsidR="005E20C0">
                <w:t>ARM</w:t>
              </w:r>
              <w:r w:rsidR="005E20C0" w:rsidRPr="00B90AB3">
                <w:t xml:space="preserve"> </w:t>
              </w:r>
            </w:ins>
            <w:r w:rsidRPr="00B90AB3">
              <w:t>Committee</w:t>
            </w:r>
          </w:p>
        </w:tc>
      </w:tr>
      <w:tr w:rsidR="00F17701" w:rsidRPr="00AA2626" w14:paraId="4A1914C2" w14:textId="77777777" w:rsidTr="00A543AE">
        <w:tc>
          <w:tcPr>
            <w:tcW w:w="4428" w:type="dxa"/>
          </w:tcPr>
          <w:p w14:paraId="592AF0BA" w14:textId="5DE15814" w:rsidR="00F17701" w:rsidRPr="00B90AB3" w:rsidRDefault="00F17701" w:rsidP="00A543AE">
            <w:r w:rsidRPr="00B90AB3">
              <w:t>To:</w:t>
            </w:r>
            <w:r w:rsidRPr="00B90AB3">
              <w:tab/>
            </w:r>
            <w:r>
              <w:t>ENG</w:t>
            </w:r>
            <w:r w:rsidRPr="00B90AB3">
              <w:t xml:space="preserve"> Committee</w:t>
            </w:r>
          </w:p>
        </w:tc>
      </w:tr>
    </w:tbl>
    <w:p w14:paraId="276D3DE7" w14:textId="1428F3CF" w:rsidR="000D70AE" w:rsidRDefault="00A543AE" w:rsidP="004D2EF7">
      <w:pPr>
        <w:pStyle w:val="Title"/>
      </w:pPr>
      <w:r>
        <w:rPr>
          <w:rStyle w:val="BodyTextChar"/>
          <w:b w:val="0"/>
          <w:bCs w:val="0"/>
        </w:rPr>
        <w:t xml:space="preserve">                                                                               </w:t>
      </w:r>
      <w:r w:rsidRPr="00A543AE">
        <w:rPr>
          <w:rStyle w:val="BodyTextChar"/>
          <w:b w:val="0"/>
          <w:bCs w:val="0"/>
        </w:rPr>
        <w:t>ENG19-3.1.0.20</w:t>
      </w:r>
      <w:r>
        <w:br w:type="textWrapping" w:clear="all"/>
      </w:r>
      <w:r w:rsidR="00AA2626">
        <w:t>LIAISON NOTE</w:t>
      </w:r>
    </w:p>
    <w:p w14:paraId="4D831F9C" w14:textId="45EA740A" w:rsidR="000348ED" w:rsidRDefault="000D70AE" w:rsidP="000D70AE">
      <w:pPr>
        <w:pStyle w:val="Title"/>
        <w:rPr>
          <w:b w:val="0"/>
          <w:bCs w:val="0"/>
          <w:color w:val="2D74B5"/>
          <w:lang w:eastAsia="ko-KR"/>
        </w:rPr>
      </w:pPr>
      <w:r w:rsidRPr="005E20C0">
        <w:rPr>
          <w:b w:val="0"/>
          <w:bCs w:val="0"/>
          <w:rPrChange w:id="2" w:author="Mong, Eivind" w:date="2024-04-18T04:04:00Z">
            <w:rPr/>
          </w:rPrChange>
        </w:rPr>
        <w:t xml:space="preserve"> </w:t>
      </w:r>
      <w:ins w:id="3" w:author="Mong, Eivind" w:date="2024-04-18T04:04:00Z">
        <w:r w:rsidR="005E20C0" w:rsidRPr="005E20C0">
          <w:rPr>
            <w:b w:val="0"/>
            <w:bCs w:val="0"/>
            <w:rPrChange w:id="4" w:author="Mong, Eivind" w:date="2024-04-18T04:04:00Z">
              <w:rPr/>
            </w:rPrChange>
          </w:rPr>
          <w:t xml:space="preserve">The need for standardized </w:t>
        </w:r>
      </w:ins>
      <w:del w:id="5" w:author="Mong, Eivind" w:date="2024-04-18T04:04:00Z">
        <w:r w:rsidR="00F17701" w:rsidRPr="005E20C0" w:rsidDel="005E20C0">
          <w:rPr>
            <w:rFonts w:hint="eastAsia"/>
            <w:b w:val="0"/>
            <w:bCs w:val="0"/>
            <w:color w:val="2D74B5"/>
            <w:lang w:eastAsia="ko-KR"/>
          </w:rPr>
          <w:delText>T</w:delText>
        </w:r>
        <w:r w:rsidR="00F17701" w:rsidRPr="005E20C0" w:rsidDel="005E20C0">
          <w:rPr>
            <w:b w:val="0"/>
            <w:bCs w:val="0"/>
            <w:color w:val="2D74B5"/>
            <w:lang w:eastAsia="ko-KR"/>
          </w:rPr>
          <w:delText xml:space="preserve">erms </w:delText>
        </w:r>
      </w:del>
      <w:ins w:id="6" w:author="Mong, Eivind" w:date="2024-04-18T04:04:00Z">
        <w:r w:rsidR="005E20C0" w:rsidRPr="005E20C0">
          <w:rPr>
            <w:b w:val="0"/>
            <w:bCs w:val="0"/>
            <w:color w:val="2D74B5"/>
            <w:lang w:eastAsia="ko-KR"/>
          </w:rPr>
          <w:t>t</w:t>
        </w:r>
        <w:r w:rsidR="005E20C0">
          <w:rPr>
            <w:b w:val="0"/>
            <w:bCs w:val="0"/>
            <w:color w:val="2D74B5"/>
            <w:lang w:eastAsia="ko-KR"/>
          </w:rPr>
          <w:t xml:space="preserve">erms </w:t>
        </w:r>
      </w:ins>
      <w:r w:rsidR="00F17701">
        <w:rPr>
          <w:b w:val="0"/>
          <w:bCs w:val="0"/>
          <w:color w:val="2D74B5"/>
          <w:lang w:eastAsia="ko-KR"/>
        </w:rPr>
        <w:t>and definitions for remote monitoring system</w:t>
      </w:r>
      <w:ins w:id="7" w:author="Mong, Eivind" w:date="2024-04-18T04:04:00Z">
        <w:r w:rsidR="005E20C0">
          <w:rPr>
            <w:b w:val="0"/>
            <w:bCs w:val="0"/>
            <w:color w:val="2D74B5"/>
            <w:lang w:eastAsia="ko-KR"/>
          </w:rPr>
          <w:t>s</w:t>
        </w:r>
      </w:ins>
      <w:r w:rsidR="00F17701">
        <w:rPr>
          <w:b w:val="0"/>
          <w:bCs w:val="0"/>
          <w:color w:val="2D74B5"/>
          <w:lang w:eastAsia="ko-KR"/>
        </w:rPr>
        <w:t xml:space="preserve"> of Marine </w:t>
      </w:r>
      <w:del w:id="8" w:author="Mong, Eivind" w:date="2024-04-18T04:04:00Z">
        <w:r w:rsidR="00F17701" w:rsidDel="005E20C0">
          <w:rPr>
            <w:b w:val="0"/>
            <w:bCs w:val="0"/>
            <w:color w:val="2D74B5"/>
            <w:lang w:eastAsia="ko-KR"/>
          </w:rPr>
          <w:delText>Aton</w:delText>
        </w:r>
      </w:del>
      <w:proofErr w:type="spellStart"/>
      <w:ins w:id="9" w:author="Mong, Eivind" w:date="2024-04-18T04:04:00Z">
        <w:r w:rsidR="005E20C0">
          <w:rPr>
            <w:b w:val="0"/>
            <w:bCs w:val="0"/>
            <w:color w:val="2D74B5"/>
            <w:lang w:eastAsia="ko-KR"/>
          </w:rPr>
          <w:t>AtoN</w:t>
        </w:r>
      </w:ins>
      <w:proofErr w:type="spellEnd"/>
    </w:p>
    <w:p w14:paraId="1643BC69" w14:textId="77777777" w:rsidR="00F17701" w:rsidRPr="00F17701" w:rsidRDefault="00F17701" w:rsidP="000D70AE">
      <w:pPr>
        <w:pStyle w:val="Title"/>
        <w:rPr>
          <w:sz w:val="6"/>
        </w:rPr>
      </w:pPr>
    </w:p>
    <w:p w14:paraId="3A607DE3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72991DB" w14:textId="41B466B5" w:rsidR="00812492" w:rsidRPr="00F17701" w:rsidRDefault="00812492" w:rsidP="00812492">
      <w:pPr>
        <w:pStyle w:val="Default"/>
        <w:rPr>
          <w:sz w:val="10"/>
        </w:rPr>
      </w:pPr>
    </w:p>
    <w:p w14:paraId="582B9EF4" w14:textId="042A556E" w:rsidR="00F17701" w:rsidRDefault="00F17701" w:rsidP="00F17701">
      <w:pPr>
        <w:pStyle w:val="Default"/>
        <w:rPr>
          <w:lang w:val="en-GB" w:eastAsia="ko-KR"/>
        </w:rPr>
      </w:pPr>
      <w:r w:rsidRPr="00F17701">
        <w:rPr>
          <w:lang w:val="en-GB" w:eastAsia="ko-KR"/>
        </w:rPr>
        <w:t>A remote monitoring system</w:t>
      </w:r>
      <w:r>
        <w:rPr>
          <w:lang w:val="en-GB" w:eastAsia="ko-KR"/>
        </w:rPr>
        <w:t xml:space="preserve"> of marine </w:t>
      </w:r>
      <w:del w:id="10" w:author="Mong, Eivind" w:date="2024-04-18T04:04:00Z">
        <w:r w:rsidDel="005E20C0">
          <w:rPr>
            <w:lang w:val="en-GB" w:eastAsia="ko-KR"/>
          </w:rPr>
          <w:delText>Aton</w:delText>
        </w:r>
        <w:r w:rsidRPr="00F17701" w:rsidDel="005E20C0">
          <w:rPr>
            <w:lang w:val="en-GB" w:eastAsia="ko-KR"/>
          </w:rPr>
          <w:delText xml:space="preserve"> </w:delText>
        </w:r>
      </w:del>
      <w:proofErr w:type="spellStart"/>
      <w:ins w:id="11" w:author="Mong, Eivind" w:date="2024-04-18T04:04:00Z">
        <w:r w:rsidR="005E20C0">
          <w:rPr>
            <w:lang w:val="en-GB" w:eastAsia="ko-KR"/>
          </w:rPr>
          <w:t>AtoN</w:t>
        </w:r>
        <w:proofErr w:type="spellEnd"/>
        <w:r w:rsidR="005E20C0" w:rsidRPr="00F17701">
          <w:rPr>
            <w:lang w:val="en-GB" w:eastAsia="ko-KR"/>
          </w:rPr>
          <w:t xml:space="preserve"> </w:t>
        </w:r>
      </w:ins>
      <w:r w:rsidRPr="00F17701">
        <w:rPr>
          <w:lang w:val="en-GB" w:eastAsia="ko-KR"/>
        </w:rPr>
        <w:t xml:space="preserve">may be used to monitor </w:t>
      </w:r>
      <w:del w:id="12" w:author="Mong, Eivind" w:date="2024-04-18T04:05:00Z">
        <w:r w:rsidRPr="00F17701" w:rsidDel="005E20C0">
          <w:rPr>
            <w:lang w:val="en-GB" w:eastAsia="ko-KR"/>
          </w:rPr>
          <w:delText xml:space="preserve">many </w:delText>
        </w:r>
      </w:del>
      <w:r w:rsidRPr="00F17701">
        <w:rPr>
          <w:lang w:val="en-GB" w:eastAsia="ko-KR"/>
        </w:rPr>
        <w:t>different locations or systems from a central location. A variety of different remote monitoring systems exist which can communicate over a combination of diverse communications networks, such as cellular, terrestrial and satellite radio, microwave links, landline telephone, and</w:t>
      </w:r>
      <w:r>
        <w:rPr>
          <w:lang w:val="en-GB" w:eastAsia="ko-KR"/>
        </w:rPr>
        <w:t xml:space="preserve"> </w:t>
      </w:r>
      <w:r w:rsidRPr="00F17701">
        <w:rPr>
          <w:lang w:val="en-GB" w:eastAsia="ko-KR"/>
        </w:rPr>
        <w:t>Internet. IALA G1008 on Remote Control and Monitoring has been prepared to assist members when they are considering providing a system for the first time, replacing an existing system or updating a system. The Guideline will enable readers to establish the basic operational decision criteria and performance standards for these systems and provide a knowledgeable basis for equipment selection</w:t>
      </w:r>
    </w:p>
    <w:p w14:paraId="43726881" w14:textId="34C8B5CC" w:rsidR="00812492" w:rsidRPr="00EA7570" w:rsidRDefault="00812492" w:rsidP="00812492">
      <w:pPr>
        <w:pStyle w:val="Default"/>
        <w:rPr>
          <w:sz w:val="22"/>
          <w:szCs w:val="22"/>
          <w:lang w:val="en-GB"/>
        </w:rPr>
      </w:pPr>
    </w:p>
    <w:p w14:paraId="3FDE91EF" w14:textId="31C9C142" w:rsidR="00812492" w:rsidRPr="004D2EF7" w:rsidRDefault="00812492" w:rsidP="00812492">
      <w:pPr>
        <w:pStyle w:val="Heading2"/>
      </w:pPr>
      <w:r w:rsidRPr="00812492">
        <w:t xml:space="preserve">Related documents </w:t>
      </w:r>
    </w:p>
    <w:p w14:paraId="40A704CC" w14:textId="1922EB7F" w:rsidR="00812492" w:rsidRPr="00EA7570" w:rsidRDefault="00805C9B" w:rsidP="00812492">
      <w:pPr>
        <w:pStyle w:val="Default"/>
        <w:rPr>
          <w:sz w:val="22"/>
          <w:szCs w:val="22"/>
          <w:lang w:val="en-GB"/>
        </w:rPr>
      </w:pPr>
      <w:del w:id="13" w:author="Mong, Eivind" w:date="2024-04-18T04:05:00Z">
        <w:r w:rsidDel="005E20C0">
          <w:rPr>
            <w:sz w:val="22"/>
            <w:szCs w:val="22"/>
            <w:lang w:val="en-GB"/>
          </w:rPr>
          <w:delText xml:space="preserve">The attached </w:delText>
        </w:r>
        <w:r w:rsidR="00D43911" w:rsidDel="005E20C0">
          <w:rPr>
            <w:sz w:val="22"/>
            <w:szCs w:val="22"/>
            <w:lang w:val="en-GB"/>
          </w:rPr>
          <w:delText xml:space="preserve">document </w:delText>
        </w:r>
      </w:del>
      <w:r w:rsidR="00F17701" w:rsidRPr="00F17701">
        <w:rPr>
          <w:sz w:val="22"/>
          <w:szCs w:val="22"/>
          <w:lang w:val="en-GB"/>
        </w:rPr>
        <w:t xml:space="preserve">ARM18-8.4.10 </w:t>
      </w:r>
      <w:ins w:id="14" w:author="Mong, Eivind" w:date="2024-04-18T04:05:00Z">
        <w:r w:rsidR="005E20C0">
          <w:rPr>
            <w:sz w:val="22"/>
            <w:szCs w:val="22"/>
            <w:lang w:val="en-GB"/>
          </w:rPr>
          <w:t xml:space="preserve">- </w:t>
        </w:r>
      </w:ins>
      <w:r w:rsidR="00F17701" w:rsidRPr="00F17701">
        <w:rPr>
          <w:sz w:val="22"/>
          <w:szCs w:val="22"/>
          <w:lang w:val="en-GB"/>
        </w:rPr>
        <w:t xml:space="preserve">Terms and definition for remote monitoring of marine </w:t>
      </w:r>
      <w:proofErr w:type="spellStart"/>
      <w:r w:rsidR="00F17701" w:rsidRPr="00F17701">
        <w:rPr>
          <w:sz w:val="22"/>
          <w:szCs w:val="22"/>
          <w:lang w:val="en-GB"/>
        </w:rPr>
        <w:t>Ato</w:t>
      </w:r>
      <w:ins w:id="15" w:author="Mong, Eivind" w:date="2024-04-18T04:05:00Z">
        <w:r w:rsidR="005E20C0">
          <w:rPr>
            <w:sz w:val="22"/>
            <w:szCs w:val="22"/>
            <w:lang w:val="en-GB"/>
          </w:rPr>
          <w:t>N</w:t>
        </w:r>
      </w:ins>
      <w:proofErr w:type="spellEnd"/>
      <w:del w:id="16" w:author="Mong, Eivind" w:date="2024-04-18T04:05:00Z">
        <w:r w:rsidR="00F17701" w:rsidRPr="00F17701" w:rsidDel="005E20C0">
          <w:rPr>
            <w:sz w:val="22"/>
            <w:szCs w:val="22"/>
            <w:lang w:val="en-GB"/>
          </w:rPr>
          <w:delText>n</w:delText>
        </w:r>
      </w:del>
    </w:p>
    <w:p w14:paraId="00904E16" w14:textId="27AB58B7" w:rsidR="00812492" w:rsidRDefault="00812492" w:rsidP="00812492">
      <w:pPr>
        <w:pStyle w:val="Heading1"/>
        <w:tabs>
          <w:tab w:val="clear" w:pos="432"/>
        </w:tabs>
        <w:ind w:left="567" w:hanging="567"/>
      </w:pPr>
      <w:r>
        <w:rPr>
          <w:b w:val="0"/>
          <w:bCs/>
          <w:color w:val="006FC0"/>
          <w:sz w:val="23"/>
          <w:szCs w:val="23"/>
        </w:rPr>
        <w:t xml:space="preserve"> </w:t>
      </w:r>
      <w:r w:rsidRPr="00EA7570">
        <w:t>DISCUSSION</w:t>
      </w:r>
    </w:p>
    <w:p w14:paraId="11A4E90E" w14:textId="0096523F" w:rsidR="005E20C0" w:rsidRDefault="001355CD" w:rsidP="001355CD">
      <w:pPr>
        <w:tabs>
          <w:tab w:val="clear" w:pos="851"/>
        </w:tabs>
        <w:autoSpaceDE w:val="0"/>
        <w:autoSpaceDN w:val="0"/>
        <w:adjustRightInd w:val="0"/>
        <w:rPr>
          <w:ins w:id="17" w:author="Mong, Eivind" w:date="2024-04-18T04:07:00Z"/>
          <w:szCs w:val="22"/>
          <w:lang w:eastAsia="ko-KR"/>
        </w:rPr>
      </w:pPr>
      <w:r>
        <w:rPr>
          <w:rFonts w:hint="eastAsia"/>
          <w:szCs w:val="22"/>
          <w:lang w:eastAsia="ko-KR"/>
        </w:rPr>
        <w:t>M</w:t>
      </w:r>
      <w:r>
        <w:rPr>
          <w:szCs w:val="22"/>
          <w:lang w:eastAsia="ko-KR"/>
        </w:rPr>
        <w:t>ajor benefits and types of monitoring signals w</w:t>
      </w:r>
      <w:r w:rsidR="003676BA">
        <w:rPr>
          <w:rFonts w:hint="eastAsia"/>
          <w:szCs w:val="22"/>
          <w:lang w:eastAsia="ko-KR"/>
        </w:rPr>
        <w:t>e</w:t>
      </w:r>
      <w:r w:rsidR="003676BA">
        <w:rPr>
          <w:szCs w:val="22"/>
          <w:lang w:eastAsia="ko-KR"/>
        </w:rPr>
        <w:t>re</w:t>
      </w:r>
      <w:r>
        <w:rPr>
          <w:szCs w:val="22"/>
          <w:lang w:eastAsia="ko-KR"/>
        </w:rPr>
        <w:t xml:space="preserve"> </w:t>
      </w:r>
      <w:r w:rsidR="003676BA">
        <w:rPr>
          <w:szCs w:val="22"/>
          <w:lang w:eastAsia="ko-KR"/>
        </w:rPr>
        <w:t xml:space="preserve">introduced </w:t>
      </w:r>
      <w:del w:id="18" w:author="Mong, Eivind" w:date="2024-04-18T04:06:00Z">
        <w:r w:rsidDel="005E20C0">
          <w:rPr>
            <w:szCs w:val="22"/>
            <w:lang w:eastAsia="ko-KR"/>
          </w:rPr>
          <w:delText xml:space="preserve">in </w:delText>
        </w:r>
      </w:del>
      <w:ins w:id="19" w:author="Mong, Eivind" w:date="2024-04-18T04:06:00Z">
        <w:r w:rsidR="005E20C0">
          <w:rPr>
            <w:szCs w:val="22"/>
            <w:lang w:eastAsia="ko-KR"/>
          </w:rPr>
          <w:t xml:space="preserve">at </w:t>
        </w:r>
      </w:ins>
      <w:r>
        <w:rPr>
          <w:szCs w:val="22"/>
          <w:lang w:eastAsia="ko-KR"/>
        </w:rPr>
        <w:t>the ARM18</w:t>
      </w:r>
      <w:ins w:id="20" w:author="Mong, Eivind" w:date="2024-04-18T04:06:00Z">
        <w:r w:rsidR="005E20C0">
          <w:rPr>
            <w:szCs w:val="22"/>
            <w:lang w:eastAsia="ko-KR"/>
          </w:rPr>
          <w:t xml:space="preserve"> meeting</w:t>
        </w:r>
      </w:ins>
      <w:r>
        <w:rPr>
          <w:szCs w:val="22"/>
          <w:lang w:eastAsia="ko-KR"/>
        </w:rPr>
        <w:t xml:space="preserve">. It was agreed that a common data structure </w:t>
      </w:r>
      <w:del w:id="21" w:author="Mong, Eivind" w:date="2024-04-18T04:06:00Z">
        <w:r w:rsidDel="005E20C0">
          <w:rPr>
            <w:szCs w:val="22"/>
            <w:lang w:eastAsia="ko-KR"/>
          </w:rPr>
          <w:delText>was needed</w:delText>
        </w:r>
      </w:del>
      <w:ins w:id="22" w:author="Mong, Eivind" w:date="2024-04-18T04:06:00Z">
        <w:r w:rsidR="005E20C0">
          <w:rPr>
            <w:szCs w:val="22"/>
            <w:lang w:eastAsia="ko-KR"/>
          </w:rPr>
          <w:t>would be beneficial</w:t>
        </w:r>
      </w:ins>
      <w:r>
        <w:rPr>
          <w:szCs w:val="22"/>
          <w:lang w:eastAsia="ko-KR"/>
        </w:rPr>
        <w:t xml:space="preserve"> </w:t>
      </w:r>
      <w:del w:id="23" w:author="Mong, Eivind" w:date="2024-04-18T04:06:00Z">
        <w:r w:rsidDel="005E20C0">
          <w:rPr>
            <w:szCs w:val="22"/>
            <w:lang w:eastAsia="ko-KR"/>
          </w:rPr>
          <w:delText xml:space="preserve">to </w:delText>
        </w:r>
      </w:del>
      <w:ins w:id="24" w:author="Mong, Eivind" w:date="2024-04-18T04:06:00Z">
        <w:r w:rsidR="005E20C0">
          <w:rPr>
            <w:szCs w:val="22"/>
            <w:lang w:eastAsia="ko-KR"/>
          </w:rPr>
          <w:t xml:space="preserve">for </w:t>
        </w:r>
      </w:ins>
      <w:r>
        <w:rPr>
          <w:szCs w:val="22"/>
          <w:lang w:eastAsia="ko-KR"/>
        </w:rPr>
        <w:t>exchange and collect</w:t>
      </w:r>
      <w:ins w:id="25" w:author="LeeAnne Gordon" w:date="2024-04-18T06:26:00Z">
        <w:r w:rsidR="008D1C7B">
          <w:rPr>
            <w:szCs w:val="22"/>
            <w:lang w:eastAsia="ko-KR"/>
          </w:rPr>
          <w:t>ion of</w:t>
        </w:r>
      </w:ins>
      <w:r>
        <w:rPr>
          <w:szCs w:val="22"/>
          <w:lang w:eastAsia="ko-KR"/>
        </w:rPr>
        <w:t xml:space="preserve"> monito</w:t>
      </w:r>
      <w:r w:rsidR="003676BA">
        <w:rPr>
          <w:szCs w:val="22"/>
          <w:lang w:eastAsia="ko-KR"/>
        </w:rPr>
        <w:t xml:space="preserve">ring </w:t>
      </w:r>
      <w:r>
        <w:rPr>
          <w:rFonts w:hint="eastAsia"/>
          <w:szCs w:val="22"/>
          <w:lang w:eastAsia="ko-KR"/>
        </w:rPr>
        <w:t>s</w:t>
      </w:r>
      <w:r>
        <w:rPr>
          <w:szCs w:val="22"/>
          <w:lang w:eastAsia="ko-KR"/>
        </w:rPr>
        <w:t>ignals from various monitoring system</w:t>
      </w:r>
      <w:ins w:id="26" w:author="LeeAnne Gordon" w:date="2024-04-18T06:26:00Z">
        <w:r w:rsidR="008D1C7B">
          <w:rPr>
            <w:szCs w:val="22"/>
            <w:lang w:eastAsia="ko-KR"/>
          </w:rPr>
          <w:t>s</w:t>
        </w:r>
      </w:ins>
      <w:r>
        <w:rPr>
          <w:szCs w:val="22"/>
          <w:lang w:eastAsia="ko-KR"/>
        </w:rPr>
        <w:t xml:space="preserve">. </w:t>
      </w:r>
      <w:r w:rsidR="00820C14">
        <w:rPr>
          <w:rFonts w:hint="eastAsia"/>
          <w:szCs w:val="22"/>
          <w:lang w:eastAsia="ko-KR"/>
        </w:rPr>
        <w:t>A</w:t>
      </w:r>
      <w:r w:rsidR="00820C14">
        <w:rPr>
          <w:szCs w:val="22"/>
          <w:lang w:eastAsia="ko-KR"/>
        </w:rPr>
        <w:t xml:space="preserve">RM18 discussed </w:t>
      </w:r>
      <w:r>
        <w:rPr>
          <w:szCs w:val="22"/>
          <w:lang w:eastAsia="ko-KR"/>
        </w:rPr>
        <w:t xml:space="preserve">that </w:t>
      </w:r>
      <w:ins w:id="27" w:author="Mong, Eivind" w:date="2024-04-18T04:06:00Z">
        <w:r w:rsidR="005E20C0">
          <w:rPr>
            <w:szCs w:val="22"/>
            <w:lang w:eastAsia="ko-KR"/>
          </w:rPr>
          <w:t xml:space="preserve">a </w:t>
        </w:r>
      </w:ins>
      <w:r w:rsidR="00820C14">
        <w:rPr>
          <w:szCs w:val="22"/>
          <w:lang w:eastAsia="ko-KR"/>
        </w:rPr>
        <w:t>new S-200 series product specification</w:t>
      </w:r>
      <w:r>
        <w:rPr>
          <w:szCs w:val="22"/>
          <w:lang w:eastAsia="ko-KR"/>
        </w:rPr>
        <w:t xml:space="preserve"> could be </w:t>
      </w:r>
      <w:r w:rsidR="003676BA">
        <w:rPr>
          <w:szCs w:val="22"/>
          <w:lang w:eastAsia="ko-KR"/>
        </w:rPr>
        <w:t>the direction</w:t>
      </w:r>
      <w:r>
        <w:rPr>
          <w:szCs w:val="22"/>
          <w:lang w:eastAsia="ko-KR"/>
        </w:rPr>
        <w:t xml:space="preserve"> to prepare the common structure. As a first step, the terms and definitions of monitoring signals </w:t>
      </w:r>
      <w:del w:id="28" w:author="Mong, Eivind" w:date="2024-04-18T04:07:00Z">
        <w:r w:rsidDel="005E20C0">
          <w:rPr>
            <w:szCs w:val="22"/>
            <w:lang w:eastAsia="ko-KR"/>
          </w:rPr>
          <w:delText xml:space="preserve">need </w:delText>
        </w:r>
      </w:del>
      <w:ins w:id="29" w:author="Mong, Eivind" w:date="2024-04-18T04:07:00Z">
        <w:r w:rsidR="005E20C0">
          <w:rPr>
            <w:szCs w:val="22"/>
            <w:lang w:eastAsia="ko-KR"/>
          </w:rPr>
          <w:t>should</w:t>
        </w:r>
      </w:ins>
      <w:del w:id="30" w:author="Mong, Eivind" w:date="2024-04-18T04:07:00Z">
        <w:r w:rsidDel="005E20C0">
          <w:rPr>
            <w:szCs w:val="22"/>
            <w:lang w:eastAsia="ko-KR"/>
          </w:rPr>
          <w:delText>to</w:delText>
        </w:r>
      </w:del>
      <w:r>
        <w:rPr>
          <w:szCs w:val="22"/>
          <w:lang w:eastAsia="ko-KR"/>
        </w:rPr>
        <w:t xml:space="preserve"> be defined.</w:t>
      </w:r>
    </w:p>
    <w:p w14:paraId="51FC81E2" w14:textId="77777777" w:rsidR="005E20C0" w:rsidRDefault="005E20C0" w:rsidP="001355CD">
      <w:pPr>
        <w:tabs>
          <w:tab w:val="clear" w:pos="851"/>
        </w:tabs>
        <w:autoSpaceDE w:val="0"/>
        <w:autoSpaceDN w:val="0"/>
        <w:adjustRightInd w:val="0"/>
        <w:rPr>
          <w:ins w:id="31" w:author="Mong, Eivind" w:date="2024-04-18T04:07:00Z"/>
          <w:szCs w:val="22"/>
          <w:lang w:eastAsia="ko-KR"/>
        </w:rPr>
      </w:pPr>
    </w:p>
    <w:p w14:paraId="1A3AAB07" w14:textId="6AC64F75" w:rsidR="001355CD" w:rsidRPr="004D2EF7" w:rsidRDefault="001355CD" w:rsidP="001355CD">
      <w:pPr>
        <w:tabs>
          <w:tab w:val="clear" w:pos="851"/>
        </w:tabs>
        <w:autoSpaceDE w:val="0"/>
        <w:autoSpaceDN w:val="0"/>
        <w:adjustRightInd w:val="0"/>
        <w:rPr>
          <w:szCs w:val="22"/>
        </w:rPr>
      </w:pPr>
      <w:del w:id="32" w:author="Mong, Eivind" w:date="2024-04-18T04:07:00Z">
        <w:r w:rsidDel="005E20C0">
          <w:rPr>
            <w:szCs w:val="22"/>
            <w:lang w:eastAsia="ko-KR"/>
          </w:rPr>
          <w:delText xml:space="preserve"> </w:delText>
        </w:r>
      </w:del>
      <w:r w:rsidRPr="00102A06">
        <w:rPr>
          <w:lang w:eastAsia="ko-KR"/>
        </w:rPr>
        <w:t xml:space="preserve">When developing S-101, S-125, and S-201 product </w:t>
      </w:r>
      <w:r>
        <w:rPr>
          <w:lang w:eastAsia="ko-KR"/>
        </w:rPr>
        <w:t>specifications</w:t>
      </w:r>
      <w:r w:rsidRPr="00102A06">
        <w:rPr>
          <w:lang w:eastAsia="ko-KR"/>
        </w:rPr>
        <w:t xml:space="preserve">, various terms related to </w:t>
      </w:r>
      <w:proofErr w:type="spellStart"/>
      <w:ins w:id="33" w:author="Mong, Eivind" w:date="2024-04-18T04:07:00Z">
        <w:r w:rsidR="005E20C0">
          <w:rPr>
            <w:lang w:eastAsia="ko-KR"/>
          </w:rPr>
          <w:t>AtoN</w:t>
        </w:r>
        <w:proofErr w:type="spellEnd"/>
        <w:r w:rsidR="005E20C0">
          <w:rPr>
            <w:lang w:eastAsia="ko-KR"/>
          </w:rPr>
          <w:t xml:space="preserve"> </w:t>
        </w:r>
      </w:ins>
      <w:r w:rsidRPr="00102A06">
        <w:rPr>
          <w:lang w:eastAsia="ko-KR"/>
        </w:rPr>
        <w:t xml:space="preserve">structures and equipment </w:t>
      </w:r>
      <w:del w:id="34" w:author="Mong, Eivind" w:date="2024-04-18T04:08:00Z">
        <w:r w:rsidDel="005E20C0">
          <w:rPr>
            <w:lang w:eastAsia="ko-KR"/>
          </w:rPr>
          <w:delText xml:space="preserve">feature/attribute types </w:delText>
        </w:r>
      </w:del>
      <w:r w:rsidRPr="00102A06">
        <w:rPr>
          <w:lang w:eastAsia="ko-KR"/>
        </w:rPr>
        <w:t xml:space="preserve">are registered in the IHO GI Registry, but there is </w:t>
      </w:r>
      <w:ins w:id="35" w:author="LeeAnne Gordon" w:date="2024-04-18T06:25:00Z">
        <w:r w:rsidR="008D1C7B">
          <w:rPr>
            <w:lang w:eastAsia="ko-KR"/>
          </w:rPr>
          <w:t xml:space="preserve">a </w:t>
        </w:r>
      </w:ins>
      <w:r w:rsidR="003676BA">
        <w:rPr>
          <w:lang w:eastAsia="ko-KR"/>
        </w:rPr>
        <w:t>lack</w:t>
      </w:r>
      <w:del w:id="36" w:author="LeeAnne Gordon" w:date="2024-04-18T06:25:00Z">
        <w:r w:rsidR="003676BA" w:rsidDel="008D1C7B">
          <w:rPr>
            <w:lang w:eastAsia="ko-KR"/>
          </w:rPr>
          <w:delText>s</w:delText>
        </w:r>
      </w:del>
      <w:r w:rsidR="003676BA">
        <w:rPr>
          <w:lang w:eastAsia="ko-KR"/>
        </w:rPr>
        <w:t xml:space="preserve"> of </w:t>
      </w:r>
      <w:ins w:id="37" w:author="Mong, Eivind" w:date="2024-04-18T04:08:00Z">
        <w:r w:rsidR="005E20C0">
          <w:rPr>
            <w:lang w:eastAsia="ko-KR"/>
          </w:rPr>
          <w:t xml:space="preserve">terms and definitions concerning </w:t>
        </w:r>
        <w:proofErr w:type="spellStart"/>
        <w:r w:rsidR="005E20C0">
          <w:rPr>
            <w:lang w:eastAsia="ko-KR"/>
          </w:rPr>
          <w:t>AtoN</w:t>
        </w:r>
        <w:proofErr w:type="spellEnd"/>
        <w:r w:rsidR="005E20C0">
          <w:rPr>
            <w:lang w:eastAsia="ko-KR"/>
          </w:rPr>
          <w:t xml:space="preserve"> remote </w:t>
        </w:r>
      </w:ins>
      <w:r w:rsidR="003676BA">
        <w:rPr>
          <w:lang w:eastAsia="ko-KR"/>
        </w:rPr>
        <w:t>monitoring signals</w:t>
      </w:r>
      <w:r w:rsidRPr="00102A06">
        <w:rPr>
          <w:lang w:eastAsia="ko-KR"/>
        </w:rPr>
        <w:t>.</w:t>
      </w:r>
      <w:r w:rsidR="003676BA">
        <w:rPr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>T</w:t>
      </w:r>
      <w:r>
        <w:rPr>
          <w:szCs w:val="22"/>
          <w:lang w:eastAsia="ko-KR"/>
        </w:rPr>
        <w:t xml:space="preserve">he discussion on </w:t>
      </w:r>
      <w:ins w:id="38" w:author="Mong, Eivind" w:date="2024-04-18T04:08:00Z">
        <w:r w:rsidR="005E20C0">
          <w:rPr>
            <w:szCs w:val="22"/>
            <w:lang w:eastAsia="ko-KR"/>
          </w:rPr>
          <w:t xml:space="preserve">a need for a </w:t>
        </w:r>
      </w:ins>
      <w:r>
        <w:rPr>
          <w:szCs w:val="22"/>
          <w:lang w:eastAsia="ko-KR"/>
        </w:rPr>
        <w:t xml:space="preserve">new S-200 product specification for </w:t>
      </w:r>
      <w:ins w:id="39" w:author="Mong, Eivind" w:date="2024-04-18T04:08:00Z">
        <w:r w:rsidR="005E20C0">
          <w:rPr>
            <w:szCs w:val="22"/>
            <w:lang w:eastAsia="ko-KR"/>
          </w:rPr>
          <w:t xml:space="preserve">a </w:t>
        </w:r>
      </w:ins>
      <w:r>
        <w:rPr>
          <w:szCs w:val="22"/>
          <w:lang w:eastAsia="ko-KR"/>
        </w:rPr>
        <w:t xml:space="preserve">common structure of monitoring </w:t>
      </w:r>
      <w:ins w:id="40" w:author="Mong, Eivind" w:date="2024-04-18T04:08:00Z">
        <w:r w:rsidR="005E20C0">
          <w:rPr>
            <w:szCs w:val="22"/>
            <w:lang w:eastAsia="ko-KR"/>
          </w:rPr>
          <w:t xml:space="preserve">signals </w:t>
        </w:r>
      </w:ins>
      <w:r>
        <w:rPr>
          <w:szCs w:val="22"/>
          <w:lang w:eastAsia="ko-KR"/>
        </w:rPr>
        <w:t>was not finalized</w:t>
      </w:r>
      <w:ins w:id="41" w:author="Mong, Eivind" w:date="2024-04-18T04:09:00Z">
        <w:r w:rsidR="005E20C0">
          <w:rPr>
            <w:szCs w:val="22"/>
            <w:lang w:eastAsia="ko-KR"/>
          </w:rPr>
          <w:t xml:space="preserve"> at ARM18 since it was concluded that ENG Committee input was required</w:t>
        </w:r>
      </w:ins>
      <w:r w:rsidR="003676BA">
        <w:rPr>
          <w:szCs w:val="22"/>
          <w:lang w:eastAsia="ko-KR"/>
        </w:rPr>
        <w:t xml:space="preserve">. </w:t>
      </w:r>
    </w:p>
    <w:p w14:paraId="23B246BC" w14:textId="49D718B0" w:rsidR="00805C9B" w:rsidRPr="004D2EF7" w:rsidRDefault="00805C9B" w:rsidP="004D2EF7">
      <w:pPr>
        <w:tabs>
          <w:tab w:val="clear" w:pos="851"/>
        </w:tabs>
        <w:autoSpaceDE w:val="0"/>
        <w:autoSpaceDN w:val="0"/>
        <w:adjustRightInd w:val="0"/>
        <w:rPr>
          <w:szCs w:val="22"/>
        </w:rPr>
      </w:pPr>
    </w:p>
    <w:p w14:paraId="1E6726A4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0BB3B59F" w14:textId="65E29EEC" w:rsidR="000D70AE" w:rsidRPr="002818EF" w:rsidRDefault="00902AA4" w:rsidP="002818EF">
      <w:pPr>
        <w:pStyle w:val="List1"/>
        <w:numPr>
          <w:ilvl w:val="0"/>
          <w:numId w:val="0"/>
        </w:numPr>
        <w:rPr>
          <w:lang w:val="en-GB"/>
        </w:rPr>
      </w:pPr>
      <w:r w:rsidRPr="003D74A9">
        <w:rPr>
          <w:lang w:val="en-GB"/>
        </w:rPr>
        <w:t xml:space="preserve">The </w:t>
      </w:r>
      <w:ins w:id="42" w:author="LeeAnne Gordon" w:date="2024-04-18T06:26:00Z">
        <w:r w:rsidR="008D1C7B">
          <w:rPr>
            <w:lang w:val="en-GB"/>
          </w:rPr>
          <w:t>ENG</w:t>
        </w:r>
      </w:ins>
      <w:del w:id="43" w:author="LeeAnne Gordon" w:date="2024-04-18T06:26:00Z">
        <w:r w:rsidR="00805C9B" w:rsidDel="008D1C7B">
          <w:rPr>
            <w:lang w:val="en-GB"/>
          </w:rPr>
          <w:delText>ARM</w:delText>
        </w:r>
      </w:del>
      <w:r w:rsidR="00805C9B" w:rsidRPr="003D74A9">
        <w:rPr>
          <w:lang w:val="en-GB"/>
        </w:rPr>
        <w:t xml:space="preserve"> </w:t>
      </w:r>
      <w:r w:rsidR="003D74A9" w:rsidRPr="003D74A9">
        <w:rPr>
          <w:lang w:val="en-GB"/>
        </w:rPr>
        <w:t>C</w:t>
      </w:r>
      <w:r w:rsidR="00F90C27" w:rsidRPr="003D74A9">
        <w:rPr>
          <w:lang w:val="en-GB"/>
        </w:rPr>
        <w:t>ommittee</w:t>
      </w:r>
      <w:r w:rsidRPr="003D74A9">
        <w:rPr>
          <w:lang w:val="en-GB"/>
        </w:rPr>
        <w:t xml:space="preserve"> is requested to</w:t>
      </w:r>
      <w:r w:rsidR="00630F7F" w:rsidRPr="003D74A9">
        <w:rPr>
          <w:lang w:val="en-GB"/>
        </w:rPr>
        <w:t>:</w:t>
      </w:r>
      <w:r w:rsidR="002818EF" w:rsidRPr="003D74A9" w:rsidDel="002818EF">
        <w:rPr>
          <w:lang w:val="en-GB"/>
        </w:rPr>
        <w:t xml:space="preserve"> </w:t>
      </w:r>
    </w:p>
    <w:p w14:paraId="3BED97B8" w14:textId="77777777" w:rsidR="00C24229" w:rsidRDefault="003D74A9" w:rsidP="002818EF">
      <w:pPr>
        <w:pStyle w:val="List1"/>
        <w:numPr>
          <w:ilvl w:val="0"/>
          <w:numId w:val="23"/>
        </w:numPr>
        <w:rPr>
          <w:szCs w:val="22"/>
          <w:lang w:val="en-GB"/>
        </w:rPr>
      </w:pPr>
      <w:r>
        <w:rPr>
          <w:szCs w:val="22"/>
          <w:lang w:val="en-GB"/>
        </w:rPr>
        <w:lastRenderedPageBreak/>
        <w:t xml:space="preserve">Consider the </w:t>
      </w:r>
      <w:r w:rsidR="00805C9B">
        <w:rPr>
          <w:szCs w:val="22"/>
          <w:lang w:val="en-GB"/>
        </w:rPr>
        <w:t xml:space="preserve">issues raised in the discussion, and in the attached </w:t>
      </w:r>
      <w:r w:rsidR="00C903FF">
        <w:rPr>
          <w:szCs w:val="22"/>
          <w:lang w:val="en-GB"/>
        </w:rPr>
        <w:t>report, and take appropriate actions.</w:t>
      </w:r>
    </w:p>
    <w:p w14:paraId="084B4BB0" w14:textId="159A9127" w:rsidR="000D70AE" w:rsidRPr="002818EF" w:rsidRDefault="00C24229" w:rsidP="002818EF">
      <w:pPr>
        <w:pStyle w:val="List1"/>
        <w:numPr>
          <w:ilvl w:val="0"/>
          <w:numId w:val="23"/>
        </w:numPr>
        <w:rPr>
          <w:szCs w:val="22"/>
          <w:lang w:val="en-GB"/>
        </w:rPr>
      </w:pPr>
      <w:r>
        <w:rPr>
          <w:szCs w:val="22"/>
          <w:lang w:val="en-GB"/>
        </w:rPr>
        <w:t>Consider</w:t>
      </w:r>
      <w:r w:rsidR="001355CD">
        <w:rPr>
          <w:szCs w:val="22"/>
          <w:lang w:val="en-GB"/>
        </w:rPr>
        <w:t xml:space="preserve"> the development of new S-200 product specification including terms and definitions of monitoring signals.</w:t>
      </w:r>
    </w:p>
    <w:sectPr w:rsidR="000D70AE" w:rsidRPr="002818EF" w:rsidSect="00A55B52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42DD3" w14:textId="77777777" w:rsidR="00A55B52" w:rsidRDefault="00A55B52" w:rsidP="002B0236">
      <w:r>
        <w:separator/>
      </w:r>
    </w:p>
  </w:endnote>
  <w:endnote w:type="continuationSeparator" w:id="0">
    <w:p w14:paraId="3D9E127B" w14:textId="77777777" w:rsidR="00A55B52" w:rsidRDefault="00A55B5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26ECE" w14:textId="39137D2B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C7DB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73B17" w14:textId="77777777" w:rsidR="00A55B52" w:rsidRDefault="00A55B52" w:rsidP="002B0236">
      <w:r>
        <w:separator/>
      </w:r>
    </w:p>
  </w:footnote>
  <w:footnote w:type="continuationSeparator" w:id="0">
    <w:p w14:paraId="58A76B53" w14:textId="77777777" w:rsidR="00A55B52" w:rsidRDefault="00A55B5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B3F63" w14:textId="4B96D0A6" w:rsidR="008E7A45" w:rsidRDefault="00EE037C" w:rsidP="002B0236">
    <w:pPr>
      <w:pStyle w:val="Header"/>
    </w:pPr>
    <w:r>
      <w:rPr>
        <w:noProof/>
      </w:rPr>
      <w:drawing>
        <wp:inline distT="0" distB="0" distL="0" distR="0" wp14:anchorId="3BA17C60" wp14:editId="6907E282">
          <wp:extent cx="850900" cy="8255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CB12EE"/>
    <w:multiLevelType w:val="hybridMultilevel"/>
    <w:tmpl w:val="C5DACB9A"/>
    <w:lvl w:ilvl="0" w:tplc="3CE8EE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02E90"/>
    <w:multiLevelType w:val="hybridMultilevel"/>
    <w:tmpl w:val="EB5245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62DCB"/>
    <w:multiLevelType w:val="hybridMultilevel"/>
    <w:tmpl w:val="1654DFE2"/>
    <w:lvl w:ilvl="0" w:tplc="80B040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8014CA6"/>
    <w:multiLevelType w:val="hybridMultilevel"/>
    <w:tmpl w:val="66BA46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C1C4C"/>
    <w:multiLevelType w:val="hybridMultilevel"/>
    <w:tmpl w:val="B3B481EC"/>
    <w:lvl w:ilvl="0" w:tplc="5ACE0D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B222B5"/>
    <w:multiLevelType w:val="hybridMultilevel"/>
    <w:tmpl w:val="D41495F6"/>
    <w:lvl w:ilvl="0" w:tplc="8A4E64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F7A03"/>
    <w:multiLevelType w:val="hybridMultilevel"/>
    <w:tmpl w:val="4C28237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86510891">
    <w:abstractNumId w:val="14"/>
  </w:num>
  <w:num w:numId="2" w16cid:durableId="489519697">
    <w:abstractNumId w:val="20"/>
  </w:num>
  <w:num w:numId="3" w16cid:durableId="937325406">
    <w:abstractNumId w:val="14"/>
  </w:num>
  <w:num w:numId="4" w16cid:durableId="1662386451">
    <w:abstractNumId w:val="14"/>
  </w:num>
  <w:num w:numId="5" w16cid:durableId="357196519">
    <w:abstractNumId w:val="7"/>
  </w:num>
  <w:num w:numId="6" w16cid:durableId="800003995">
    <w:abstractNumId w:val="15"/>
  </w:num>
  <w:num w:numId="7" w16cid:durableId="1008947478">
    <w:abstractNumId w:val="10"/>
  </w:num>
  <w:num w:numId="8" w16cid:durableId="213858289">
    <w:abstractNumId w:val="0"/>
  </w:num>
  <w:num w:numId="9" w16cid:durableId="490760409">
    <w:abstractNumId w:val="6"/>
  </w:num>
  <w:num w:numId="10" w16cid:durableId="1470635732">
    <w:abstractNumId w:val="16"/>
  </w:num>
  <w:num w:numId="11" w16cid:durableId="792217207">
    <w:abstractNumId w:val="1"/>
  </w:num>
  <w:num w:numId="12" w16cid:durableId="309096789">
    <w:abstractNumId w:val="1"/>
  </w:num>
  <w:num w:numId="13" w16cid:durableId="1843277467">
    <w:abstractNumId w:val="1"/>
  </w:num>
  <w:num w:numId="14" w16cid:durableId="1886329643">
    <w:abstractNumId w:val="1"/>
  </w:num>
  <w:num w:numId="15" w16cid:durableId="602541956">
    <w:abstractNumId w:val="1"/>
  </w:num>
  <w:num w:numId="16" w16cid:durableId="835414571">
    <w:abstractNumId w:val="8"/>
  </w:num>
  <w:num w:numId="17" w16cid:durableId="1853565148">
    <w:abstractNumId w:val="19"/>
  </w:num>
  <w:num w:numId="18" w16cid:durableId="524447803">
    <w:abstractNumId w:val="5"/>
  </w:num>
  <w:num w:numId="19" w16cid:durableId="1285889838">
    <w:abstractNumId w:val="17"/>
  </w:num>
  <w:num w:numId="20" w16cid:durableId="1805653354">
    <w:abstractNumId w:val="12"/>
  </w:num>
  <w:num w:numId="21" w16cid:durableId="13846550">
    <w:abstractNumId w:val="8"/>
  </w:num>
  <w:num w:numId="22" w16cid:durableId="97454724">
    <w:abstractNumId w:val="8"/>
  </w:num>
  <w:num w:numId="23" w16cid:durableId="10100658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1955784">
    <w:abstractNumId w:val="3"/>
  </w:num>
  <w:num w:numId="25" w16cid:durableId="487134464">
    <w:abstractNumId w:val="1"/>
  </w:num>
  <w:num w:numId="26" w16cid:durableId="1702246523">
    <w:abstractNumId w:val="9"/>
  </w:num>
  <w:num w:numId="27" w16cid:durableId="1276254441">
    <w:abstractNumId w:val="1"/>
  </w:num>
  <w:num w:numId="28" w16cid:durableId="8094458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45248421">
    <w:abstractNumId w:val="2"/>
  </w:num>
  <w:num w:numId="30" w16cid:durableId="1529367826">
    <w:abstractNumId w:val="11"/>
  </w:num>
  <w:num w:numId="31" w16cid:durableId="34431625">
    <w:abstractNumId w:val="13"/>
  </w:num>
  <w:num w:numId="32" w16cid:durableId="160402513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ng, Eivind">
    <w15:presenceInfo w15:providerId="AD" w15:userId="S::Eivind.Mong@dfo-mpo.gc.ca::55ec92c4-0355-4193-928d-7d0b5c50ca96"/>
  </w15:person>
  <w15:person w15:author="LeeAnne Gordon">
    <w15:presenceInfo w15:providerId="Windows Live" w15:userId="3c6b4e025f811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A5A01"/>
    <w:rsid w:val="000D70AE"/>
    <w:rsid w:val="00135447"/>
    <w:rsid w:val="001355CD"/>
    <w:rsid w:val="00152273"/>
    <w:rsid w:val="001A654A"/>
    <w:rsid w:val="001C74CF"/>
    <w:rsid w:val="002818EF"/>
    <w:rsid w:val="002B0236"/>
    <w:rsid w:val="002B22D4"/>
    <w:rsid w:val="00331677"/>
    <w:rsid w:val="003676BA"/>
    <w:rsid w:val="003D55DD"/>
    <w:rsid w:val="003D74A9"/>
    <w:rsid w:val="003E1831"/>
    <w:rsid w:val="003E33AE"/>
    <w:rsid w:val="003E5DE7"/>
    <w:rsid w:val="00424954"/>
    <w:rsid w:val="004C1386"/>
    <w:rsid w:val="004C220D"/>
    <w:rsid w:val="004C7DB5"/>
    <w:rsid w:val="004D2EF7"/>
    <w:rsid w:val="00565696"/>
    <w:rsid w:val="00566730"/>
    <w:rsid w:val="005D05AC"/>
    <w:rsid w:val="005E20C0"/>
    <w:rsid w:val="00630F7F"/>
    <w:rsid w:val="0064435F"/>
    <w:rsid w:val="00655C76"/>
    <w:rsid w:val="006D470F"/>
    <w:rsid w:val="00722967"/>
    <w:rsid w:val="00727E88"/>
    <w:rsid w:val="00762320"/>
    <w:rsid w:val="00775878"/>
    <w:rsid w:val="0080092C"/>
    <w:rsid w:val="00805C9B"/>
    <w:rsid w:val="00812492"/>
    <w:rsid w:val="00820C14"/>
    <w:rsid w:val="00872453"/>
    <w:rsid w:val="008D1C7B"/>
    <w:rsid w:val="008E520A"/>
    <w:rsid w:val="008E7A45"/>
    <w:rsid w:val="008F13DD"/>
    <w:rsid w:val="008F4DC3"/>
    <w:rsid w:val="00902AA4"/>
    <w:rsid w:val="00906239"/>
    <w:rsid w:val="009F3B6C"/>
    <w:rsid w:val="009F5C36"/>
    <w:rsid w:val="00A27F12"/>
    <w:rsid w:val="00A30579"/>
    <w:rsid w:val="00A32447"/>
    <w:rsid w:val="00A543AE"/>
    <w:rsid w:val="00A55B52"/>
    <w:rsid w:val="00AA2626"/>
    <w:rsid w:val="00AA76C0"/>
    <w:rsid w:val="00AF5606"/>
    <w:rsid w:val="00B077EC"/>
    <w:rsid w:val="00B15B24"/>
    <w:rsid w:val="00B33B7E"/>
    <w:rsid w:val="00B428DA"/>
    <w:rsid w:val="00B8247E"/>
    <w:rsid w:val="00B90AB3"/>
    <w:rsid w:val="00BE56DF"/>
    <w:rsid w:val="00C24229"/>
    <w:rsid w:val="00C265EE"/>
    <w:rsid w:val="00C903FF"/>
    <w:rsid w:val="00CA04AF"/>
    <w:rsid w:val="00D43911"/>
    <w:rsid w:val="00E729A7"/>
    <w:rsid w:val="00E93C9B"/>
    <w:rsid w:val="00EA7570"/>
    <w:rsid w:val="00EE037C"/>
    <w:rsid w:val="00EE3F2F"/>
    <w:rsid w:val="00F17701"/>
    <w:rsid w:val="00F73F78"/>
    <w:rsid w:val="00F90C27"/>
    <w:rsid w:val="00FA5842"/>
    <w:rsid w:val="00FA6769"/>
    <w:rsid w:val="00FC530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267C17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0D70A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b-NO"/>
    </w:rPr>
  </w:style>
  <w:style w:type="paragraph" w:styleId="ListParagraph">
    <w:name w:val="List Paragraph"/>
    <w:basedOn w:val="Normal"/>
    <w:uiPriority w:val="34"/>
    <w:qFormat/>
    <w:rsid w:val="000D70AE"/>
    <w:pPr>
      <w:tabs>
        <w:tab w:val="clear" w:pos="851"/>
      </w:tabs>
      <w:spacing w:line="216" w:lineRule="atLeast"/>
      <w:ind w:left="720"/>
      <w:contextualSpacing/>
    </w:pPr>
    <w:rPr>
      <w:rFonts w:eastAsia="Calibri"/>
      <w:sz w:val="18"/>
      <w:szCs w:val="22"/>
    </w:rPr>
  </w:style>
  <w:style w:type="paragraph" w:styleId="BalloonText">
    <w:name w:val="Balloon Text"/>
    <w:basedOn w:val="Normal"/>
    <w:link w:val="BalloonTextChar"/>
    <w:rsid w:val="002818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818EF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3E33AE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44D3F1-6070-45CB-805B-835FF555B8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A2D11E-322A-49B1-BDDF-4CBC2D3C49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FF79B6-C336-4D13-A979-782517978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9</TotalTime>
  <Pages>2</Pages>
  <Words>329</Words>
  <Characters>2022</Characters>
  <Application>Microsoft Office Word</Application>
  <DocSecurity>0</DocSecurity>
  <Lines>16</Lines>
  <Paragraphs>4</Paragraphs>
  <ScaleCrop>false</ScaleCrop>
  <HeadingPairs>
    <vt:vector size="8" baseType="variant">
      <vt:variant>
        <vt:lpstr>제목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4</cp:revision>
  <cp:lastPrinted>2006-10-19T11:49:00Z</cp:lastPrinted>
  <dcterms:created xsi:type="dcterms:W3CDTF">2024-04-18T08:09:00Z</dcterms:created>
  <dcterms:modified xsi:type="dcterms:W3CDTF">2024-10-17T10:56:00Z</dcterms:modified>
</cp:coreProperties>
</file>